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9DD2" w14:textId="77777777" w:rsidR="00252EBA" w:rsidRPr="0028154D" w:rsidRDefault="00B371B7">
      <w:pPr>
        <w:rPr>
          <w:rFonts w:cstheme="minorHAnsi"/>
          <w:b/>
          <w:color w:val="000000" w:themeColor="text1"/>
          <w:sz w:val="28"/>
          <w:szCs w:val="28"/>
        </w:rPr>
      </w:pPr>
      <w:r w:rsidRPr="0028154D">
        <w:rPr>
          <w:rFonts w:cstheme="minorHAnsi"/>
          <w:b/>
          <w:color w:val="000000" w:themeColor="text1"/>
          <w:sz w:val="28"/>
          <w:szCs w:val="28"/>
        </w:rPr>
        <w:t>Opatrenia PRV SR 2014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– </w:t>
      </w:r>
      <w:r w:rsidRPr="0028154D">
        <w:rPr>
          <w:rFonts w:cstheme="minorHAnsi"/>
          <w:b/>
          <w:color w:val="000000" w:themeColor="text1"/>
          <w:sz w:val="28"/>
          <w:szCs w:val="28"/>
        </w:rPr>
        <w:t>202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>2</w:t>
      </w:r>
      <w:r w:rsidRPr="0028154D">
        <w:rPr>
          <w:rFonts w:cstheme="minorHAnsi"/>
          <w:b/>
          <w:color w:val="000000" w:themeColor="text1"/>
          <w:sz w:val="28"/>
          <w:szCs w:val="28"/>
        </w:rPr>
        <w:t>, príjemcovia a systémy financovania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(stratégia CLLD)</w:t>
      </w:r>
      <w:r w:rsidR="005671C0" w:rsidRPr="0028154D">
        <w:rPr>
          <w:rFonts w:cstheme="minorHAnsi"/>
          <w:b/>
          <w:color w:val="000000" w:themeColor="text1"/>
          <w:sz w:val="28"/>
          <w:szCs w:val="28"/>
        </w:rPr>
        <w:t xml:space="preserve"> </w:t>
      </w: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69"/>
      </w:tblGrid>
      <w:tr w:rsidR="0028154D" w:rsidRPr="001817C4" w14:paraId="2A9126D7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2E6B3D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6D4D6DB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 / podopatrenie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43654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19859F50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8BDC0D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M01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Prenos znalostí a informačné akcie </w:t>
            </w:r>
          </w:p>
        </w:tc>
      </w:tr>
      <w:tr w:rsidR="0028154D" w:rsidRPr="001817C4" w14:paraId="640668FB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8991" w14:textId="1F3231F5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0C8" w14:textId="5E8E968B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akcie odborného vzdelávania a získavania zručností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C214" w14:textId="72A74E0C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D43AC7C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5EB7" w14:textId="2F08C87D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8425" w14:textId="6FBFE032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demonštračné činnosti a informačné akcie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6E56" w14:textId="63B34736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1817C4" w:rsidRPr="001817C4" w14:paraId="28A942FC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3D09AF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M04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hmotného majetku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3FB79335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912C" w14:textId="77777777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ED5F" w14:textId="77777777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B892" w14:textId="77777777" w:rsidR="0028154D" w:rsidRDefault="0028154D" w:rsidP="00B371B7">
            <w:pPr>
              <w:spacing w:after="0" w:line="240" w:lineRule="auto"/>
              <w:jc w:val="center"/>
              <w:rPr>
                <w:ins w:id="0" w:author="Jana Vacíková" w:date="2024-12-18T13:40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16AB2BAF" w14:textId="0C1DD610" w:rsidR="00321619" w:rsidRPr="001817C4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ins w:id="1" w:author="Jana Vacíková" w:date="2024-12-18T13:40:00Z">
              <w:r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>Zálohová platba</w:t>
              </w:r>
            </w:ins>
          </w:p>
        </w:tc>
      </w:tr>
      <w:tr w:rsidR="0028154D" w:rsidRPr="001817C4" w14:paraId="00840E9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240C" w14:textId="5286D5A3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9C9A" w14:textId="3C4C3480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pre investície na spracovanie/uvádzanie na trh a/alebo vývoj poľnohospodárskych výrobkov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9738" w14:textId="77777777" w:rsidR="00321619" w:rsidRDefault="0028154D" w:rsidP="00B371B7">
            <w:pPr>
              <w:spacing w:after="0" w:line="240" w:lineRule="auto"/>
              <w:jc w:val="center"/>
              <w:rPr>
                <w:ins w:id="2" w:author="Jana Vacíková" w:date="2024-12-18T13:42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7FDA9B48" w14:textId="2E8F7CB0" w:rsidR="00321619" w:rsidRPr="00C37783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ins w:id="3" w:author="Jana Vacíková" w:date="2024-12-18T13:42:00Z">
              <w:r w:rsidRPr="00C37783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>Zálohová platba</w:t>
              </w:r>
            </w:ins>
          </w:p>
        </w:tc>
      </w:tr>
      <w:tr w:rsidR="000111B9" w:rsidRPr="001817C4" w14:paraId="7450B1B9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2FC2CA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M06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Rozvoj poľnohospodárskych podnikov a podnikateľskej činnosti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6C0331D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F28D" w14:textId="53D5E3DC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FE3C" w14:textId="40D20350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pre mladých poľnohospodárov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3D08" w14:textId="19BE9E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1CD41D61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38C8" w14:textId="04E2BDD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40AC" w14:textId="4AAA5DF1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na rozvoj malých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588" w14:textId="4F9359EB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725C3B1A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C3D8" w14:textId="673276A8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F262" w14:textId="6D295F1B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vytvárania a rozvoja nepoľnohospodárskych činností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8D4C" w14:textId="0999D26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0111B9" w:rsidRPr="001817C4" w14:paraId="58D5F1D7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5451E0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M07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Základné služby a obnova dedín vo vidieckych oblastiach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4B1CE5ED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9B6D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7.2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61AA" w14:textId="77777777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9205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5627ACCC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8D6167F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8A71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E69E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miestnych základných služieb pre vidiecke obyvateľstvo vrátane voľného času a kultúry a súvisiacej infraštruktúry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25E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2129BA2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6687B356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DACF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F46A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rekreačnej infraštruktúry, turistických informácií a do turistickej infraštruktúry malých rozmerov na verejné využitie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6FB6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45764D7E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428D04F1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7DEE7" w14:textId="423F6D0B" w:rsidR="0028154D" w:rsidRPr="0028154D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7.6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3D02" w14:textId="22AC2CCD" w:rsidR="0028154D" w:rsidRPr="0028154D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cstheme="minorHAnsi"/>
                <w:color w:val="000000" w:themeColor="text1"/>
                <w:sz w:val="16"/>
                <w:szCs w:val="16"/>
              </w:rPr>
              <w:t>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1738" w14:textId="72FA5E81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Zálohová platba</w:t>
            </w:r>
          </w:p>
          <w:p w14:paraId="183BA09A" w14:textId="0A08608B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370378F4" w14:textId="77777777" w:rsidR="000E20AC" w:rsidRPr="001817C4" w:rsidRDefault="000E20AC" w:rsidP="000E20AC">
      <w:pPr>
        <w:rPr>
          <w:rFonts w:cstheme="minorHAnsi"/>
          <w:b/>
          <w:sz w:val="28"/>
          <w:szCs w:val="28"/>
        </w:rPr>
      </w:pPr>
    </w:p>
    <w:p w14:paraId="1B43F598" w14:textId="77777777" w:rsidR="001B4ECB" w:rsidRDefault="001B4ECB" w:rsidP="001B4ECB">
      <w:pPr>
        <w:rPr>
          <w:rFonts w:cstheme="minorHAnsi"/>
          <w:b/>
          <w:sz w:val="28"/>
          <w:szCs w:val="28"/>
        </w:rPr>
      </w:pPr>
    </w:p>
    <w:p w14:paraId="1931909A" w14:textId="77777777" w:rsidR="000111B9" w:rsidRDefault="000111B9" w:rsidP="001B4ECB">
      <w:pPr>
        <w:rPr>
          <w:rFonts w:cstheme="minorHAnsi"/>
          <w:b/>
          <w:sz w:val="28"/>
          <w:szCs w:val="28"/>
        </w:rPr>
      </w:pPr>
    </w:p>
    <w:p w14:paraId="1D852942" w14:textId="77777777" w:rsidR="000111B9" w:rsidRPr="001817C4" w:rsidRDefault="000111B9" w:rsidP="001B4ECB">
      <w:pPr>
        <w:rPr>
          <w:rFonts w:cstheme="minorHAnsi"/>
          <w:b/>
          <w:sz w:val="28"/>
          <w:szCs w:val="28"/>
        </w:rPr>
      </w:pP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44"/>
        <w:gridCol w:w="25"/>
      </w:tblGrid>
      <w:tr w:rsidR="0028154D" w:rsidRPr="001817C4" w14:paraId="33711BB1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88C7D21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0A91EA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Opatrenie/</w:t>
            </w:r>
            <w:proofErr w:type="spellStart"/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podopatrenie</w:t>
            </w:r>
            <w:proofErr w:type="spellEnd"/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309A0F8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5940B68D" w14:textId="77777777" w:rsidTr="0028154D">
        <w:trPr>
          <w:gridAfter w:val="1"/>
          <w:wAfter w:w="25" w:type="dxa"/>
          <w:trHeight w:val="397"/>
        </w:trPr>
        <w:tc>
          <w:tcPr>
            <w:tcW w:w="141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4027BA" w14:textId="77777777" w:rsidR="001817C4" w:rsidRPr="001817C4" w:rsidRDefault="001817C4" w:rsidP="001817C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M08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rozvoja lesných oblastí a zlepšenia životaschopnosti lesov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28154D" w14:paraId="5B522998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30F7" w14:textId="3B84262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433B" w14:textId="1C2E6923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prevenciu škôd v lesoch spôsobených lesnými požiarmi a prírodnými katastrofami a katastrofickými udalosťami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FD90" w14:textId="16471E2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7F80CAE2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9377" w14:textId="574B39CE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47F9" w14:textId="14AD4C0D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investície do zlepšenia odolnosti a environmentálnej hodnoty lesných ekosystémov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EC28" w14:textId="3BDFAEA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 xml:space="preserve">Zálohová platba (iba v prípade prijímateľa </w:t>
            </w: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vypracovania plánov lesného hospodárstva len MPRV SR alebo ňou poverená inštitúcia (LESY SR, </w:t>
            </w:r>
            <w:proofErr w:type="spellStart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š.p</w:t>
            </w:r>
            <w:proofErr w:type="spellEnd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 alebo NLC vo Zvolene</w:t>
            </w: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)</w:t>
            </w:r>
          </w:p>
          <w:p w14:paraId="3201860F" w14:textId="0F3C3AE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219AFD9B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2D5A" w14:textId="25D8D697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82E0" w14:textId="6DEC85E0" w:rsidR="0028154D" w:rsidRPr="0028154D" w:rsidRDefault="0028154D" w:rsidP="000111B9">
            <w:pPr>
              <w:pStyle w:val="tlXY"/>
              <w:spacing w:before="0" w:after="0"/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</w:pPr>
            <w:r w:rsidRPr="0028154D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Podpora investícií do lesníckych technológií a spracovania, do mobilizácie lesníckych výrobkov a ich uvádzania na trh 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915" w14:textId="77777777" w:rsidR="00321619" w:rsidRDefault="0028154D" w:rsidP="006734AC">
            <w:pPr>
              <w:spacing w:after="0" w:line="240" w:lineRule="auto"/>
              <w:jc w:val="center"/>
              <w:rPr>
                <w:ins w:id="4" w:author="Jana Vacíková" w:date="2024-12-18T13:42:00Z"/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  <w:p w14:paraId="47B5B985" w14:textId="145D09FF" w:rsidR="00321619" w:rsidRPr="00C37783" w:rsidRDefault="00321619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ins w:id="5" w:author="Jana Vacíková" w:date="2024-12-18T13:42:00Z">
              <w:r w:rsidRPr="00C37783">
                <w:rPr>
                  <w:rFonts w:eastAsia="Times New Roman" w:cstheme="minorHAnsi"/>
                  <w:iCs/>
                  <w:color w:val="000000" w:themeColor="text1"/>
                  <w:sz w:val="16"/>
                  <w:szCs w:val="16"/>
                  <w:lang w:eastAsia="sk-SK"/>
                </w:rPr>
                <w:t>Zálohová platba</w:t>
              </w:r>
            </w:ins>
          </w:p>
        </w:tc>
      </w:tr>
      <w:tr w:rsidR="0028154D" w:rsidRPr="001817C4" w14:paraId="63EA549F" w14:textId="77777777" w:rsidTr="0028154D">
        <w:trPr>
          <w:trHeight w:val="670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FF86D" w14:textId="77777777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M19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Podpora na miestny rozvoj v rámci iniciatívy LEADER (MRVK – miestny rozvoj vedený komunitou)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29EAC215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4E99" w14:textId="12FD91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2092" w14:textId="30D26871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Prípravná podpora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447A" w14:textId="0AAD2E3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3615E60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24573A" w14:textId="02A752A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19.2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331D5E" w14:textId="0F0D0C8E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Podpora na vykonávanie operácií v rámci stratégie miestneho rozvoja vedeného komunitou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AFA7C10" w14:textId="08D96E5D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Subjekty zo súkromného, občianskeho a verejného sektora nachádzajúce sa na území vybranej MAS (nie však samotná MAS). </w:t>
            </w:r>
          </w:p>
          <w:p w14:paraId="16762E48" w14:textId="71EF1C00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V prípade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podopatrení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 implementovaných v rámci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podopatrenia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 19.2, ktoré:</w:t>
            </w:r>
          </w:p>
          <w:p w14:paraId="4EDA4A09" w14:textId="394EE11C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majú zadefinovaný systém financovania v tejto prílohe (tabuľke), sa uplatňuje uvedený systém financovania</w:t>
            </w:r>
          </w:p>
          <w:p w14:paraId="275718DB" w14:textId="221EB4DB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nemajú zadefinovaný systém financovania v tejto prílohe (tabuľke),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t.z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. MAS si ich vybrala nad rámec opatrení implementovaných v rámci PRV SR 2014-2020, sa uplatňuje systém refundácie</w:t>
            </w:r>
          </w:p>
        </w:tc>
      </w:tr>
      <w:tr w:rsidR="0028154D" w:rsidRPr="001817C4" w14:paraId="557C215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7A64" w14:textId="055AA84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2F48" w14:textId="5F1009F3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Príprava a vykonávanie činností spolupráce miestnej akčnej skupiny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DF01" w14:textId="681A3A1D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25722C8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F94" w14:textId="48E4FF1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BCC0" w14:textId="348762C5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prevádzkové náklady a oživenie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DD21" w14:textId="76F36D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  <w:p w14:paraId="18EF0A7D" w14:textId="73CDAD8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2823566B" w14:textId="77777777" w:rsidR="00ED60D2" w:rsidRPr="0028154D" w:rsidRDefault="00ED60D2" w:rsidP="00ED60D2">
      <w:pPr>
        <w:rPr>
          <w:rFonts w:cstheme="minorHAnsi"/>
          <w:b/>
          <w:color w:val="000000" w:themeColor="text1"/>
          <w:sz w:val="28"/>
          <w:szCs w:val="28"/>
        </w:rPr>
      </w:pPr>
    </w:p>
    <w:p w14:paraId="6EB707C2" w14:textId="77777777" w:rsidR="00ED60D2" w:rsidRPr="005671C0" w:rsidRDefault="00ED60D2">
      <w:pPr>
        <w:rPr>
          <w:rFonts w:cstheme="minorHAnsi"/>
          <w:strike/>
        </w:rPr>
      </w:pPr>
    </w:p>
    <w:sectPr w:rsidR="00ED60D2" w:rsidRPr="005671C0" w:rsidSect="00AF5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2FAA" w14:textId="77777777" w:rsidR="009C7DE0" w:rsidRDefault="009C7DE0" w:rsidP="00343479">
      <w:pPr>
        <w:spacing w:after="0" w:line="240" w:lineRule="auto"/>
      </w:pPr>
      <w:r>
        <w:separator/>
      </w:r>
    </w:p>
  </w:endnote>
  <w:endnote w:type="continuationSeparator" w:id="0">
    <w:p w14:paraId="3A407860" w14:textId="77777777" w:rsidR="009C7DE0" w:rsidRDefault="009C7DE0" w:rsidP="0034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B4E9" w14:textId="10B1F25B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AB3992" wp14:editId="6840D5A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2636A" w14:textId="7D4CE03A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B399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722636A" w14:textId="7D4CE03A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41EC" w14:textId="261D724D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B6A86C" wp14:editId="50075E53">
              <wp:simplePos x="904875" y="69437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396B7C" w14:textId="6ADD3861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B6A86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39396B7C" w14:textId="6ADD3861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013" w14:textId="07260E45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FE305A" wp14:editId="78B1B14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7911A" w14:textId="2D56501D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E305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07911A" w14:textId="2D56501D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ABD2" w14:textId="77777777" w:rsidR="009C7DE0" w:rsidRDefault="009C7DE0" w:rsidP="00343479">
      <w:pPr>
        <w:spacing w:after="0" w:line="240" w:lineRule="auto"/>
      </w:pPr>
      <w:r>
        <w:separator/>
      </w:r>
    </w:p>
  </w:footnote>
  <w:footnote w:type="continuationSeparator" w:id="0">
    <w:p w14:paraId="6D982E00" w14:textId="77777777" w:rsidR="009C7DE0" w:rsidRDefault="009C7DE0" w:rsidP="0034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A8A7" w14:textId="77777777" w:rsidR="00321619" w:rsidRDefault="0032161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0FA7" w14:textId="77777777" w:rsidR="00783D47" w:rsidRPr="00783D47" w:rsidRDefault="00783D47">
    <w:pPr>
      <w:pStyle w:val="Hlavika"/>
      <w:rPr>
        <w:rFonts w:cstheme="minorHAnsi"/>
      </w:rPr>
    </w:pPr>
    <w:r w:rsidRPr="004960F7">
      <w:rPr>
        <w:rFonts w:cstheme="minorHAnsi"/>
        <w:bCs/>
        <w:sz w:val="18"/>
      </w:rPr>
      <w:t xml:space="preserve">Príloha č. </w:t>
    </w:r>
    <w:r>
      <w:rPr>
        <w:rFonts w:cstheme="minorHAnsi"/>
        <w:bCs/>
        <w:sz w:val="18"/>
      </w:rPr>
      <w:t>4</w:t>
    </w:r>
    <w:r w:rsidRPr="004960F7">
      <w:rPr>
        <w:rFonts w:cstheme="minorHAnsi"/>
        <w:bCs/>
        <w:sz w:val="18"/>
      </w:rPr>
      <w:t xml:space="preserve">A </w:t>
    </w:r>
    <w:r w:rsidRPr="004960F7">
      <w:rPr>
        <w:rFonts w:cstheme="minorHAnsi"/>
        <w:sz w:val="18"/>
      </w:rPr>
      <w:t xml:space="preserve"> </w:t>
    </w:r>
  </w:p>
  <w:p w14:paraId="75173190" w14:textId="77777777" w:rsidR="00783D47" w:rsidRDefault="00783D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0252" w14:textId="77777777" w:rsidR="00321619" w:rsidRDefault="003216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24FF3"/>
    <w:multiLevelType w:val="hybridMultilevel"/>
    <w:tmpl w:val="5E2C4006"/>
    <w:lvl w:ilvl="0" w:tplc="5D9A7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552"/>
    <w:multiLevelType w:val="hybridMultilevel"/>
    <w:tmpl w:val="C7BC26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671F5"/>
    <w:multiLevelType w:val="hybridMultilevel"/>
    <w:tmpl w:val="049C52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a Vacíková">
    <w15:presenceInfo w15:providerId="AD" w15:userId="S::jana.vacikova@apa.sk::42bc784a-e2c6-4403-8433-8823f189cd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0A"/>
    <w:rsid w:val="000111B9"/>
    <w:rsid w:val="00037A24"/>
    <w:rsid w:val="000839E5"/>
    <w:rsid w:val="00092FEC"/>
    <w:rsid w:val="000A68FF"/>
    <w:rsid w:val="000D6EDA"/>
    <w:rsid w:val="000E20AC"/>
    <w:rsid w:val="00130473"/>
    <w:rsid w:val="001817C4"/>
    <w:rsid w:val="001B4ECB"/>
    <w:rsid w:val="001C56A3"/>
    <w:rsid w:val="001C6724"/>
    <w:rsid w:val="00252EBA"/>
    <w:rsid w:val="0028154D"/>
    <w:rsid w:val="002F5E17"/>
    <w:rsid w:val="00321619"/>
    <w:rsid w:val="00332B70"/>
    <w:rsid w:val="00336B8B"/>
    <w:rsid w:val="00343479"/>
    <w:rsid w:val="0035458A"/>
    <w:rsid w:val="00406017"/>
    <w:rsid w:val="0044734D"/>
    <w:rsid w:val="004F461E"/>
    <w:rsid w:val="005671C0"/>
    <w:rsid w:val="005710E4"/>
    <w:rsid w:val="0057256D"/>
    <w:rsid w:val="005842EB"/>
    <w:rsid w:val="00584737"/>
    <w:rsid w:val="005B0337"/>
    <w:rsid w:val="005D0FCD"/>
    <w:rsid w:val="005F58F0"/>
    <w:rsid w:val="006118C4"/>
    <w:rsid w:val="006734AC"/>
    <w:rsid w:val="0067576E"/>
    <w:rsid w:val="006F03E4"/>
    <w:rsid w:val="006F4266"/>
    <w:rsid w:val="00722930"/>
    <w:rsid w:val="00783D47"/>
    <w:rsid w:val="007E6A61"/>
    <w:rsid w:val="008437D0"/>
    <w:rsid w:val="00854F5A"/>
    <w:rsid w:val="008F49B3"/>
    <w:rsid w:val="0091506D"/>
    <w:rsid w:val="00920E46"/>
    <w:rsid w:val="00945A7D"/>
    <w:rsid w:val="0098123C"/>
    <w:rsid w:val="00994710"/>
    <w:rsid w:val="009C7DE0"/>
    <w:rsid w:val="00A142D3"/>
    <w:rsid w:val="00AC5A1A"/>
    <w:rsid w:val="00AF520A"/>
    <w:rsid w:val="00AF7967"/>
    <w:rsid w:val="00B21AD4"/>
    <w:rsid w:val="00B371B7"/>
    <w:rsid w:val="00B37D08"/>
    <w:rsid w:val="00B77B31"/>
    <w:rsid w:val="00BA0212"/>
    <w:rsid w:val="00BD2D0C"/>
    <w:rsid w:val="00BF0A45"/>
    <w:rsid w:val="00C37783"/>
    <w:rsid w:val="00CF34BC"/>
    <w:rsid w:val="00D604ED"/>
    <w:rsid w:val="00DF43A9"/>
    <w:rsid w:val="00E262F9"/>
    <w:rsid w:val="00E47BC0"/>
    <w:rsid w:val="00E63252"/>
    <w:rsid w:val="00E67EBE"/>
    <w:rsid w:val="00E83E1A"/>
    <w:rsid w:val="00ED60D2"/>
    <w:rsid w:val="00EF45EF"/>
    <w:rsid w:val="00F23C03"/>
    <w:rsid w:val="00F82FB2"/>
    <w:rsid w:val="00FA0217"/>
    <w:rsid w:val="00FB0738"/>
    <w:rsid w:val="00FC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1991"/>
  <w15:docId w15:val="{C438D6CB-B9FD-4192-83E3-D7C36D1C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E20AC"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111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F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796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F796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3479"/>
  </w:style>
  <w:style w:type="paragraph" w:styleId="Pta">
    <w:name w:val="footer"/>
    <w:basedOn w:val="Normlny"/>
    <w:link w:val="Pt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3479"/>
  </w:style>
  <w:style w:type="paragraph" w:customStyle="1" w:styleId="tlXY">
    <w:name w:val="ŠtýlXY"/>
    <w:basedOn w:val="Nadpis2"/>
    <w:link w:val="tlXYChar"/>
    <w:qFormat/>
    <w:rsid w:val="000111B9"/>
    <w:pPr>
      <w:spacing w:before="160" w:after="40" w:line="240" w:lineRule="auto"/>
      <w:jc w:val="both"/>
    </w:pPr>
    <w:rPr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0111B9"/>
    <w:rPr>
      <w:rFonts w:asciiTheme="majorHAnsi" w:eastAsiaTheme="majorEastAsia" w:hAnsiTheme="majorHAnsi" w:cstheme="majorBidi"/>
      <w:b/>
      <w:color w:val="76923C" w:themeColor="accent3" w:themeShade="BF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111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3216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161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161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161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16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2018-10-25T13:29:00Z</cp:lastPrinted>
  <dcterms:created xsi:type="dcterms:W3CDTF">2025-03-25T14:40:00Z</dcterms:created>
  <dcterms:modified xsi:type="dcterms:W3CDTF">2025-03-25T14:40:00Z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2024-12-18T12:34:09Z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7215efd3-d1b0-42bc-9378-f876d1dad9cd</vt:lpwstr>
  </property>
  <property fmtid="{D5CDD505-2E9C-101B-9397-08002B2CF9AE}" pid="11" name="MSIP_Label_54743a8a-75f7-4ac9-9741-a35bd0337f21_ContentBits">
    <vt:lpwstr>2</vt:lpwstr>
  </property>
</Properties>
</file>